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8FD" w:rsidRDefault="00652AB5" w:rsidP="00CA06C2">
      <w:pPr>
        <w:bidi/>
        <w:rPr>
          <w:lang w:bidi="ar"/>
        </w:rPr>
      </w:pPr>
      <w:bookmarkStart w:id="0" w:name="_GoBack"/>
      <w:bookmarkEnd w:id="0"/>
      <w:r>
        <w:rPr>
          <w:rFonts w:cs="Times New Roman" w:hint="cs"/>
          <w:rtl/>
          <w:lang w:bidi="ar"/>
        </w:rPr>
        <w:t xml:space="preserve">الأشخاص الذين </w:t>
      </w:r>
      <w:del w:id="1" w:author="Sara" w:date="2018-06-25T16:15:00Z">
        <w:r w:rsidDel="00CA06C2">
          <w:rPr>
            <w:rFonts w:cs="Times New Roman" w:hint="cs"/>
            <w:rtl/>
            <w:lang w:bidi="ar"/>
          </w:rPr>
          <w:delText xml:space="preserve">كسرت </w:delText>
        </w:r>
      </w:del>
      <w:ins w:id="2" w:author="Sara" w:date="2018-06-25T16:15:00Z">
        <w:r w:rsidR="00CA06C2">
          <w:rPr>
            <w:rFonts w:cs="Times New Roman" w:hint="cs"/>
            <w:rtl/>
            <w:lang w:bidi="ar"/>
          </w:rPr>
          <w:t xml:space="preserve">تضررت </w:t>
        </w:r>
      </w:ins>
      <w:r>
        <w:rPr>
          <w:rFonts w:cs="Times New Roman" w:hint="cs"/>
          <w:rtl/>
          <w:lang w:bidi="ar"/>
        </w:rPr>
        <w:t xml:space="preserve">منازلهم بسبب الزلزال يمكنهم </w:t>
      </w:r>
      <w:del w:id="3" w:author="Sara" w:date="2018-06-25T16:15:00Z">
        <w:r w:rsidDel="00CA06C2">
          <w:rPr>
            <w:rFonts w:cs="Times New Roman" w:hint="cs"/>
            <w:rtl/>
            <w:lang w:bidi="ar"/>
          </w:rPr>
          <w:delText xml:space="preserve">تطبيق </w:delText>
        </w:r>
      </w:del>
      <w:ins w:id="4" w:author="Sara" w:date="2018-06-25T16:15:00Z">
        <w:r w:rsidR="00CA06C2">
          <w:rPr>
            <w:rFonts w:cs="Times New Roman" w:hint="cs"/>
            <w:rtl/>
            <w:lang w:bidi="ar"/>
          </w:rPr>
          <w:t xml:space="preserve">التقديم على </w:t>
        </w:r>
      </w:ins>
      <w:r>
        <w:rPr>
          <w:rFonts w:cs="Times New Roman" w:hint="cs"/>
          <w:rtl/>
          <w:lang w:bidi="ar"/>
        </w:rPr>
        <w:t xml:space="preserve">"شهادة </w:t>
      </w:r>
      <w:ins w:id="5" w:author="Sara" w:date="2018-06-25T16:15:00Z">
        <w:r w:rsidR="00CA06C2">
          <w:rPr>
            <w:rFonts w:cs="Times New Roman" w:hint="cs"/>
            <w:rtl/>
            <w:lang w:bidi="ar"/>
          </w:rPr>
          <w:t>التعرض للضرر</w:t>
        </w:r>
      </w:ins>
      <w:del w:id="6" w:author="Sara" w:date="2018-06-25T16:15:00Z">
        <w:r w:rsidDel="00CA06C2">
          <w:rPr>
            <w:rFonts w:cs="Times New Roman" w:hint="cs"/>
            <w:rtl/>
            <w:lang w:bidi="ar"/>
          </w:rPr>
          <w:delText>الضحية</w:delText>
        </w:r>
      </w:del>
      <w:r>
        <w:rPr>
          <w:rFonts w:hint="cs"/>
          <w:lang w:bidi="ar"/>
        </w:rPr>
        <w:t>"</w:t>
      </w:r>
      <w:r w:rsidR="006C4271">
        <w:rPr>
          <w:rFonts w:hint="cs"/>
          <w:rtl/>
          <w:lang w:bidi="ar"/>
        </w:rPr>
        <w:t xml:space="preserve"> (من </w:t>
      </w:r>
      <w:r w:rsidR="00FC2D2B">
        <w:rPr>
          <w:rFonts w:hint="cs"/>
          <w:rtl/>
          <w:lang w:bidi="ar"/>
        </w:rPr>
        <w:t xml:space="preserve">يوم </w:t>
      </w:r>
      <w:r w:rsidR="006C4271">
        <w:rPr>
          <w:rFonts w:hint="cs"/>
          <w:rtl/>
          <w:lang w:bidi="ar"/>
        </w:rPr>
        <w:t>20 حزيران</w:t>
      </w:r>
      <w:ins w:id="7" w:author="Sara" w:date="2018-06-25T16:15:00Z">
        <w:r w:rsidR="00CA06C2">
          <w:rPr>
            <w:rFonts w:hint="cs"/>
            <w:rtl/>
            <w:lang w:bidi="ar"/>
          </w:rPr>
          <w:t>/  يونيو</w:t>
        </w:r>
      </w:ins>
      <w:r w:rsidR="006C4271">
        <w:rPr>
          <w:rFonts w:hint="cs"/>
          <w:rtl/>
          <w:lang w:bidi="ar"/>
        </w:rPr>
        <w:t>)</w:t>
      </w:r>
    </w:p>
    <w:p w:rsidR="002C76B4" w:rsidRDefault="002C76B4" w:rsidP="002C76B4">
      <w:pPr>
        <w:bidi/>
        <w:rPr>
          <w:lang w:bidi="ar"/>
        </w:rPr>
      </w:pPr>
    </w:p>
    <w:p w:rsidR="002C76B4" w:rsidRDefault="002C76B4" w:rsidP="002C76B4">
      <w:pPr>
        <w:bidi/>
        <w:rPr>
          <w:rStyle w:val="shorttext"/>
          <w:rFonts w:cs="Times New Roman"/>
          <w:rtl/>
          <w:lang w:bidi="ar-MA"/>
        </w:rPr>
      </w:pPr>
      <w:r>
        <w:rPr>
          <w:rStyle w:val="shorttext"/>
          <w:rFonts w:cs="Times New Roman" w:hint="cs"/>
          <w:rtl/>
          <w:lang w:bidi="ar"/>
        </w:rPr>
        <w:t>تاريخ التحديث</w:t>
      </w:r>
      <w:r>
        <w:rPr>
          <w:rStyle w:val="shorttext"/>
          <w:rFonts w:cs="Times New Roman" w:hint="cs"/>
          <w:rtl/>
          <w:lang w:bidi="ar-MA"/>
        </w:rPr>
        <w:t>: 20 حزيران</w:t>
      </w:r>
      <w:ins w:id="8" w:author="Sara" w:date="2018-06-25T16:16:00Z">
        <w:r w:rsidR="00CA06C2">
          <w:rPr>
            <w:rStyle w:val="shorttext"/>
            <w:rFonts w:cs="Times New Roman" w:hint="cs"/>
            <w:rtl/>
            <w:lang w:bidi="ar-MA"/>
          </w:rPr>
          <w:t>/ يونيو</w:t>
        </w:r>
      </w:ins>
      <w:r>
        <w:rPr>
          <w:rStyle w:val="shorttext"/>
          <w:rFonts w:cs="Times New Roman" w:hint="cs"/>
          <w:rtl/>
          <w:lang w:bidi="ar-MA"/>
        </w:rPr>
        <w:t xml:space="preserve"> 2018م</w:t>
      </w:r>
    </w:p>
    <w:p w:rsidR="002C76B4" w:rsidRDefault="002C76B4" w:rsidP="002C76B4">
      <w:pPr>
        <w:bidi/>
        <w:rPr>
          <w:rStyle w:val="shorttext"/>
          <w:rFonts w:cs="Times New Roman"/>
          <w:rtl/>
          <w:lang w:bidi="ar-MA"/>
        </w:rPr>
      </w:pPr>
    </w:p>
    <w:p w:rsidR="002C76B4" w:rsidRDefault="00172BB1" w:rsidP="00CA06C2">
      <w:pPr>
        <w:bidi/>
        <w:rPr>
          <w:rFonts w:cs="Times New Roman"/>
          <w:rtl/>
          <w:lang w:bidi="ar"/>
        </w:rPr>
      </w:pPr>
      <w:r>
        <w:rPr>
          <w:rFonts w:cs="Times New Roman" w:hint="cs"/>
          <w:rtl/>
          <w:lang w:bidi="ar"/>
        </w:rPr>
        <w:t xml:space="preserve">الأشخاص الذين </w:t>
      </w:r>
      <w:del w:id="9" w:author="Sara" w:date="2018-06-25T16:16:00Z">
        <w:r w:rsidDel="00CA06C2">
          <w:rPr>
            <w:rFonts w:cs="Times New Roman" w:hint="cs"/>
            <w:rtl/>
            <w:lang w:bidi="ar"/>
          </w:rPr>
          <w:delText xml:space="preserve">كسرت </w:delText>
        </w:r>
      </w:del>
      <w:ins w:id="10" w:author="Sara" w:date="2018-06-25T16:16:00Z">
        <w:r w:rsidR="00CA06C2">
          <w:rPr>
            <w:rFonts w:cs="Times New Roman" w:hint="cs"/>
            <w:rtl/>
            <w:lang w:bidi="ar"/>
          </w:rPr>
          <w:t xml:space="preserve">تضررت </w:t>
        </w:r>
      </w:ins>
      <w:r>
        <w:rPr>
          <w:rFonts w:cs="Times New Roman" w:hint="cs"/>
          <w:rtl/>
          <w:lang w:bidi="ar"/>
        </w:rPr>
        <w:t xml:space="preserve">منازلهم بسبب الزلزال يمكنهم </w:t>
      </w:r>
      <w:del w:id="11" w:author="Sara" w:date="2018-06-25T16:16:00Z">
        <w:r w:rsidDel="00CA06C2">
          <w:rPr>
            <w:rFonts w:cs="Times New Roman" w:hint="cs"/>
            <w:rtl/>
            <w:lang w:bidi="ar"/>
          </w:rPr>
          <w:delText>تطبيقها</w:delText>
        </w:r>
      </w:del>
      <w:ins w:id="12" w:author="Sara" w:date="2018-06-25T16:16:00Z">
        <w:r w:rsidR="00CA06C2">
          <w:rPr>
            <w:rFonts w:cs="Times New Roman" w:hint="cs"/>
            <w:rtl/>
            <w:lang w:bidi="ar"/>
          </w:rPr>
          <w:t>التقديم عليها</w:t>
        </w:r>
      </w:ins>
    </w:p>
    <w:p w:rsidR="00172BB1" w:rsidRDefault="00172BB1" w:rsidP="00172BB1">
      <w:pPr>
        <w:bidi/>
        <w:rPr>
          <w:rFonts w:cs="Times New Roman"/>
          <w:rtl/>
          <w:lang w:bidi="ar"/>
        </w:rPr>
      </w:pPr>
    </w:p>
    <w:p w:rsidR="00172BB1" w:rsidRDefault="001F211B" w:rsidP="00CA06C2">
      <w:pPr>
        <w:bidi/>
        <w:rPr>
          <w:rFonts w:cs="Times New Roman"/>
          <w:rtl/>
          <w:lang w:bidi="ar"/>
        </w:rPr>
      </w:pPr>
      <w:r>
        <w:rPr>
          <w:rFonts w:cs="Times New Roman" w:hint="cs"/>
          <w:rtl/>
          <w:lang w:bidi="ar"/>
        </w:rPr>
        <w:t xml:space="preserve">قبل إصدار "شهادة </w:t>
      </w:r>
      <w:del w:id="13" w:author="Sara" w:date="2018-06-25T16:16:00Z">
        <w:r w:rsidDel="00CA06C2">
          <w:rPr>
            <w:rFonts w:cs="Times New Roman" w:hint="cs"/>
            <w:rtl/>
            <w:lang w:bidi="ar"/>
          </w:rPr>
          <w:delText>الضحية</w:delText>
        </w:r>
      </w:del>
      <w:ins w:id="14" w:author="Sara" w:date="2018-06-25T16:16:00Z">
        <w:r w:rsidR="00CA06C2">
          <w:rPr>
            <w:rFonts w:cs="Times New Roman" w:hint="cs"/>
            <w:rtl/>
            <w:lang w:bidi="ar"/>
          </w:rPr>
          <w:t>التعرض للضرر</w:t>
        </w:r>
      </w:ins>
      <w:r>
        <w:rPr>
          <w:rFonts w:cs="Times New Roman" w:hint="cs"/>
          <w:rtl/>
          <w:lang w:bidi="ar"/>
        </w:rPr>
        <w:t xml:space="preserve">"، سيقوم موظفو </w:t>
      </w:r>
      <w:r w:rsidR="00D842ED" w:rsidRPr="00D842ED">
        <w:rPr>
          <w:rFonts w:cs="Times New Roman" w:hint="cs"/>
          <w:rtl/>
          <w:lang w:bidi="ar"/>
        </w:rPr>
        <w:t>مكتب</w:t>
      </w:r>
      <w:r w:rsidR="00D842ED" w:rsidRPr="00D842ED">
        <w:rPr>
          <w:rFonts w:cs="Times New Roman"/>
          <w:rtl/>
          <w:lang w:bidi="ar"/>
        </w:rPr>
        <w:t xml:space="preserve"> </w:t>
      </w:r>
      <w:r w:rsidR="00D842ED" w:rsidRPr="00D842ED">
        <w:rPr>
          <w:rFonts w:cs="Times New Roman" w:hint="cs"/>
          <w:rtl/>
          <w:lang w:bidi="ar"/>
        </w:rPr>
        <w:t>البلدية</w:t>
      </w:r>
      <w:r>
        <w:rPr>
          <w:rFonts w:cs="Times New Roman" w:hint="cs"/>
          <w:rtl/>
          <w:lang w:bidi="ar"/>
        </w:rPr>
        <w:t xml:space="preserve"> بزيارة المنزل </w:t>
      </w:r>
      <w:del w:id="15" w:author="Sara" w:date="2018-06-25T16:16:00Z">
        <w:r w:rsidDel="00CA06C2">
          <w:rPr>
            <w:rFonts w:cs="Times New Roman" w:hint="cs"/>
            <w:rtl/>
            <w:lang w:bidi="ar"/>
          </w:rPr>
          <w:delText>المكسور</w:delText>
        </w:r>
      </w:del>
      <w:ins w:id="16" w:author="Sara" w:date="2018-06-25T16:16:00Z">
        <w:r w:rsidR="00CA06C2">
          <w:rPr>
            <w:rFonts w:cs="Times New Roman" w:hint="cs"/>
            <w:rtl/>
            <w:lang w:bidi="ar"/>
          </w:rPr>
          <w:t>المتضرر</w:t>
        </w:r>
      </w:ins>
      <w:r>
        <w:rPr>
          <w:rFonts w:hint="cs"/>
          <w:lang w:bidi="ar"/>
        </w:rPr>
        <w:t>.</w:t>
      </w:r>
    </w:p>
    <w:p w:rsidR="001F211B" w:rsidRDefault="00BE1BE3" w:rsidP="001F211B">
      <w:pPr>
        <w:bidi/>
        <w:rPr>
          <w:rFonts w:cs="Times New Roman"/>
          <w:rtl/>
          <w:lang w:bidi="ar"/>
        </w:rPr>
      </w:pPr>
      <w:r>
        <w:rPr>
          <w:rFonts w:cs="Times New Roman" w:hint="cs"/>
          <w:rtl/>
          <w:lang w:bidi="ar"/>
        </w:rPr>
        <w:t xml:space="preserve">من فضلك، </w:t>
      </w:r>
      <w:r w:rsidR="00D64E89">
        <w:rPr>
          <w:rStyle w:val="shorttext"/>
          <w:rFonts w:cs="Times New Roman" w:hint="cs"/>
          <w:rtl/>
          <w:lang w:bidi="ar"/>
        </w:rPr>
        <w:t>انظر</w:t>
      </w:r>
      <w:r w:rsidR="005C2942">
        <w:rPr>
          <w:rStyle w:val="shorttext"/>
          <w:rFonts w:cs="Times New Roman" w:hint="cs"/>
          <w:rtl/>
          <w:lang w:bidi="ar"/>
        </w:rPr>
        <w:t xml:space="preserve"> إلى</w:t>
      </w:r>
      <w:r w:rsidR="00D64E89">
        <w:rPr>
          <w:rStyle w:val="shorttext"/>
          <w:rFonts w:cs="Times New Roman" w:hint="cs"/>
          <w:rtl/>
          <w:lang w:bidi="ar"/>
        </w:rPr>
        <w:t xml:space="preserve"> "</w:t>
      </w:r>
      <w:r w:rsidR="005C2942">
        <w:rPr>
          <w:rStyle w:val="shorttext"/>
          <w:rFonts w:cs="Times New Roman" w:hint="cs"/>
          <w:rtl/>
          <w:lang w:bidi="ar"/>
        </w:rPr>
        <w:t>ال</w:t>
      </w:r>
      <w:r w:rsidR="00D64E89">
        <w:rPr>
          <w:rStyle w:val="shorttext"/>
          <w:rFonts w:cs="Times New Roman" w:hint="cs"/>
          <w:rtl/>
          <w:lang w:bidi="ar"/>
        </w:rPr>
        <w:t>إعلان" لمزيد من التفاصيل</w:t>
      </w:r>
      <w:r w:rsidR="00D64E89">
        <w:rPr>
          <w:rStyle w:val="shorttext"/>
          <w:rFonts w:hint="cs"/>
          <w:lang w:bidi="ar"/>
        </w:rPr>
        <w:t>.</w:t>
      </w:r>
    </w:p>
    <w:p w:rsidR="001F211B" w:rsidRDefault="001F211B" w:rsidP="001F211B">
      <w:pPr>
        <w:bidi/>
        <w:rPr>
          <w:rFonts w:cs="Times New Roman"/>
          <w:rtl/>
          <w:lang w:bidi="ar"/>
        </w:rPr>
      </w:pPr>
    </w:p>
    <w:p w:rsidR="001F211B" w:rsidDel="00CA06C2" w:rsidRDefault="00584F3D" w:rsidP="001F211B">
      <w:pPr>
        <w:bidi/>
        <w:rPr>
          <w:del w:id="17" w:author="Sara" w:date="2018-06-25T16:17:00Z"/>
          <w:rFonts w:cs="Times New Roman"/>
          <w:rtl/>
          <w:lang w:bidi="ar"/>
        </w:rPr>
      </w:pPr>
      <w:r>
        <w:rPr>
          <w:rFonts w:cs="Times New Roman" w:hint="cs"/>
          <w:rtl/>
          <w:lang w:bidi="ar"/>
        </w:rPr>
        <w:t>إذا كان لديك أي سؤال آخر، يرجى الاتصال بنا عبر الهاتف</w:t>
      </w:r>
      <w:r>
        <w:rPr>
          <w:rFonts w:hint="cs"/>
          <w:lang w:bidi="ar"/>
        </w:rPr>
        <w:t>.</w:t>
      </w:r>
    </w:p>
    <w:p w:rsidR="001F211B" w:rsidRDefault="001F211B">
      <w:pPr>
        <w:bidi/>
        <w:rPr>
          <w:rFonts w:cs="Times New Roman"/>
          <w:rtl/>
          <w:lang w:bidi="ar"/>
        </w:rPr>
        <w:pPrChange w:id="18" w:author="Sara" w:date="2018-06-25T16:17:00Z">
          <w:pPr>
            <w:bidi/>
          </w:pPr>
        </w:pPrChange>
      </w:pPr>
    </w:p>
    <w:p w:rsidR="001F211B" w:rsidDel="00CA06C2" w:rsidRDefault="00D22FD7" w:rsidP="00D22FD7">
      <w:pPr>
        <w:bidi/>
        <w:rPr>
          <w:del w:id="19" w:author="Sara" w:date="2018-06-25T16:17:00Z"/>
          <w:rFonts w:cs="Times New Roman"/>
          <w:lang w:bidi="ar"/>
        </w:rPr>
      </w:pPr>
      <w:r>
        <w:rPr>
          <w:rFonts w:cs="Times New Roman" w:hint="eastAsia"/>
          <w:lang w:bidi="ar"/>
        </w:rPr>
        <w:t>○</w:t>
      </w:r>
      <w:r>
        <w:rPr>
          <w:rFonts w:cs="Times New Roman" w:hint="cs"/>
          <w:rtl/>
          <w:lang w:bidi="ar"/>
        </w:rPr>
        <w:t xml:space="preserve"> </w:t>
      </w:r>
      <w:r w:rsidRPr="00D22FD7">
        <w:rPr>
          <w:rFonts w:cs="Times New Roman" w:hint="cs"/>
          <w:rtl/>
          <w:lang w:bidi="ar"/>
        </w:rPr>
        <w:t>مكتب</w:t>
      </w:r>
      <w:r w:rsidRPr="00D22FD7">
        <w:rPr>
          <w:rFonts w:cs="Times New Roman"/>
          <w:rtl/>
          <w:lang w:bidi="ar"/>
        </w:rPr>
        <w:t xml:space="preserve"> </w:t>
      </w:r>
      <w:r w:rsidRPr="00D22FD7">
        <w:rPr>
          <w:rFonts w:cs="Times New Roman" w:hint="cs"/>
          <w:rtl/>
          <w:lang w:bidi="ar"/>
        </w:rPr>
        <w:t>البلدية</w:t>
      </w:r>
    </w:p>
    <w:p w:rsidR="001F211B" w:rsidRDefault="001F211B">
      <w:pPr>
        <w:bidi/>
        <w:rPr>
          <w:rFonts w:cs="Times New Roman"/>
          <w:rtl/>
          <w:lang w:bidi="ar"/>
        </w:rPr>
        <w:pPrChange w:id="20" w:author="Sara" w:date="2018-06-25T16:17:00Z">
          <w:pPr>
            <w:bidi/>
          </w:pPr>
        </w:pPrChange>
      </w:pPr>
    </w:p>
    <w:p w:rsidR="001F211B" w:rsidRDefault="00E9634F">
      <w:pPr>
        <w:bidi/>
        <w:ind w:left="314"/>
        <w:rPr>
          <w:rFonts w:cs="Times New Roman"/>
          <w:rtl/>
          <w:lang w:bidi="ar"/>
        </w:rPr>
        <w:pPrChange w:id="21" w:author="Sara" w:date="2018-06-25T16:16:00Z">
          <w:pPr>
            <w:bidi/>
          </w:pPr>
        </w:pPrChange>
      </w:pPr>
      <w:r>
        <w:rPr>
          <w:rStyle w:val="shorttext"/>
          <w:rFonts w:cs="Times New Roman" w:hint="cs"/>
          <w:rtl/>
          <w:lang w:bidi="ar"/>
        </w:rPr>
        <w:t>التوج</w:t>
      </w:r>
      <w:del w:id="22" w:author="Sara" w:date="2018-06-25T16:16:00Z">
        <w:r w:rsidDel="00CA06C2">
          <w:rPr>
            <w:rStyle w:val="shorttext"/>
            <w:rFonts w:cs="Times New Roman" w:hint="cs"/>
            <w:rtl/>
            <w:lang w:bidi="ar"/>
          </w:rPr>
          <w:delText>ي</w:delText>
        </w:r>
      </w:del>
      <w:r>
        <w:rPr>
          <w:rStyle w:val="shorttext"/>
          <w:rFonts w:cs="Times New Roman" w:hint="cs"/>
          <w:rtl/>
          <w:lang w:bidi="ar"/>
        </w:rPr>
        <w:t>ه للحكومة البلدية</w:t>
      </w:r>
      <w:r w:rsidR="00214A8C" w:rsidRPr="00214A8C">
        <w:rPr>
          <w:rStyle w:val="shorttext"/>
          <w:rFonts w:cs="Times New Roman"/>
          <w:rtl/>
          <w:lang w:bidi="ar"/>
        </w:rPr>
        <w:t xml:space="preserve"> </w:t>
      </w:r>
      <w:r w:rsidR="00214A8C" w:rsidRPr="00214A8C">
        <w:rPr>
          <w:rStyle w:val="shorttext"/>
          <w:rFonts w:cs="Times New Roman" w:hint="cs"/>
          <w:rtl/>
          <w:lang w:bidi="ar"/>
        </w:rPr>
        <w:t>وشباك</w:t>
      </w:r>
      <w:r w:rsidR="00214A8C" w:rsidRPr="00214A8C">
        <w:rPr>
          <w:rStyle w:val="shorttext"/>
          <w:rFonts w:cs="Times New Roman"/>
          <w:rtl/>
          <w:lang w:bidi="ar"/>
        </w:rPr>
        <w:t xml:space="preserve"> </w:t>
      </w:r>
      <w:del w:id="23" w:author="Sara" w:date="2018-06-25T16:16:00Z">
        <w:r w:rsidR="00214A8C" w:rsidRPr="00214A8C" w:rsidDel="00CA06C2">
          <w:rPr>
            <w:rStyle w:val="shorttext"/>
            <w:rFonts w:cs="Times New Roman" w:hint="cs"/>
            <w:rtl/>
            <w:lang w:bidi="ar"/>
          </w:rPr>
          <w:delText>المشاورة</w:delText>
        </w:r>
        <w:r w:rsidR="00FD6D64" w:rsidDel="00CA06C2">
          <w:rPr>
            <w:rStyle w:val="shorttext"/>
            <w:rFonts w:cs="Times New Roman" w:hint="cs"/>
            <w:rtl/>
            <w:lang w:bidi="ar"/>
          </w:rPr>
          <w:delText xml:space="preserve"> </w:delText>
        </w:r>
      </w:del>
      <w:ins w:id="24" w:author="Sara" w:date="2018-06-25T16:16:00Z">
        <w:r w:rsidR="00CA06C2">
          <w:rPr>
            <w:rStyle w:val="shorttext"/>
            <w:rFonts w:cs="Times New Roman" w:hint="cs"/>
            <w:rtl/>
            <w:lang w:bidi="ar"/>
          </w:rPr>
          <w:t>الاستشارات الخاص با</w:t>
        </w:r>
      </w:ins>
      <w:del w:id="25" w:author="Sara" w:date="2018-06-25T16:16:00Z">
        <w:r w:rsidR="00FD6D64" w:rsidRPr="00FD6D64" w:rsidDel="00CA06C2">
          <w:rPr>
            <w:rStyle w:val="shorttext"/>
            <w:rFonts w:cs="Times New Roman" w:hint="cs"/>
            <w:rtl/>
            <w:lang w:bidi="ar"/>
          </w:rPr>
          <w:delText>ل</w:delText>
        </w:r>
      </w:del>
      <w:r w:rsidR="00FD6D64" w:rsidRPr="00FD6D64">
        <w:rPr>
          <w:rStyle w:val="shorttext"/>
          <w:rFonts w:cs="Times New Roman" w:hint="cs"/>
          <w:rtl/>
          <w:lang w:bidi="ar"/>
        </w:rPr>
        <w:t>لأجانب</w:t>
      </w:r>
    </w:p>
    <w:p w:rsidR="001F211B" w:rsidRDefault="00FD6D64">
      <w:pPr>
        <w:bidi/>
        <w:ind w:left="314"/>
        <w:rPr>
          <w:rFonts w:cs="Times New Roman"/>
          <w:rtl/>
          <w:lang w:bidi="ar"/>
        </w:rPr>
        <w:pPrChange w:id="26" w:author="Sara" w:date="2018-06-25T16:16:00Z">
          <w:pPr>
            <w:bidi/>
          </w:pPr>
        </w:pPrChange>
      </w:pPr>
      <w:r>
        <w:rPr>
          <w:rFonts w:cs="Times New Roman" w:hint="cs"/>
          <w:rtl/>
          <w:lang w:bidi="ar"/>
        </w:rPr>
        <w:t xml:space="preserve">الهاتف: </w:t>
      </w:r>
      <w:r w:rsidR="008474EE">
        <w:rPr>
          <w:rFonts w:hint="eastAsia"/>
        </w:rPr>
        <w:t>06-6858-2730</w:t>
      </w:r>
    </w:p>
    <w:p w:rsidR="001F211B" w:rsidRDefault="001F211B" w:rsidP="001F211B">
      <w:pPr>
        <w:bidi/>
        <w:rPr>
          <w:rFonts w:cs="Times New Roman"/>
          <w:rtl/>
          <w:lang w:bidi="ar"/>
        </w:rPr>
      </w:pPr>
    </w:p>
    <w:p w:rsidR="001F211B" w:rsidRDefault="005B6540" w:rsidP="001F211B">
      <w:pPr>
        <w:bidi/>
        <w:rPr>
          <w:lang w:bidi="ar-MA"/>
        </w:rPr>
      </w:pPr>
      <w:r>
        <w:rPr>
          <w:rFonts w:cs="Times New Roman" w:hint="eastAsia"/>
          <w:lang w:bidi="ar"/>
        </w:rPr>
        <w:t>○</w:t>
      </w:r>
      <w:r>
        <w:rPr>
          <w:rFonts w:cs="Times New Roman" w:hint="cs"/>
          <w:rtl/>
          <w:lang w:bidi="ar"/>
        </w:rPr>
        <w:t xml:space="preserve"> </w:t>
      </w:r>
      <w:r w:rsidRPr="005B6540">
        <w:rPr>
          <w:rFonts w:cs="Arial" w:hint="cs"/>
          <w:rtl/>
          <w:lang w:bidi="ar-MA"/>
        </w:rPr>
        <w:t>جمعية</w:t>
      </w:r>
      <w:r w:rsidRPr="005B6540">
        <w:rPr>
          <w:rFonts w:cs="Arial"/>
          <w:rtl/>
          <w:lang w:bidi="ar-MA"/>
        </w:rPr>
        <w:t xml:space="preserve"> </w:t>
      </w:r>
      <w:r w:rsidRPr="005B6540">
        <w:rPr>
          <w:rFonts w:cs="Arial" w:hint="cs"/>
          <w:rtl/>
          <w:lang w:bidi="ar-MA"/>
        </w:rPr>
        <w:t>التبادل</w:t>
      </w:r>
      <w:r w:rsidRPr="005B6540">
        <w:rPr>
          <w:rFonts w:cs="Arial"/>
          <w:rtl/>
          <w:lang w:bidi="ar-MA"/>
        </w:rPr>
        <w:t xml:space="preserve"> </w:t>
      </w:r>
      <w:r w:rsidRPr="005B6540">
        <w:rPr>
          <w:rFonts w:cs="Arial" w:hint="cs"/>
          <w:rtl/>
          <w:lang w:bidi="ar-MA"/>
        </w:rPr>
        <w:t>الدولي</w:t>
      </w:r>
      <w:r w:rsidRPr="005B6540">
        <w:rPr>
          <w:rFonts w:cs="Arial"/>
          <w:rtl/>
          <w:lang w:bidi="ar-MA"/>
        </w:rPr>
        <w:t xml:space="preserve"> </w:t>
      </w:r>
      <w:r w:rsidRPr="005B6540">
        <w:rPr>
          <w:rFonts w:cs="Arial" w:hint="cs"/>
          <w:rtl/>
          <w:lang w:bidi="ar-MA"/>
        </w:rPr>
        <w:t>تويوناكا</w:t>
      </w:r>
    </w:p>
    <w:p w:rsidR="002C76B4" w:rsidRDefault="003E452F">
      <w:pPr>
        <w:bidi/>
        <w:ind w:left="314"/>
        <w:rPr>
          <w:rtl/>
          <w:lang w:bidi="ar"/>
        </w:rPr>
        <w:pPrChange w:id="27" w:author="Sara" w:date="2018-06-25T16:17:00Z">
          <w:pPr>
            <w:bidi/>
          </w:pPr>
        </w:pPrChange>
      </w:pPr>
      <w:del w:id="28" w:author="Sara" w:date="2018-06-25T16:17:00Z">
        <w:r w:rsidRPr="003E452F" w:rsidDel="00CA06C2">
          <w:rPr>
            <w:rFonts w:cs="Arial" w:hint="cs"/>
            <w:rtl/>
            <w:lang w:bidi="ar"/>
          </w:rPr>
          <w:delText>خدمات</w:delText>
        </w:r>
        <w:r w:rsidRPr="003E452F" w:rsidDel="00CA06C2">
          <w:rPr>
            <w:rFonts w:cs="Arial"/>
            <w:rtl/>
            <w:lang w:bidi="ar"/>
          </w:rPr>
          <w:delText xml:space="preserve"> </w:delText>
        </w:r>
      </w:del>
      <w:ins w:id="29" w:author="Sara" w:date="2018-06-25T16:17:00Z">
        <w:r w:rsidR="00CA06C2" w:rsidRPr="003E452F">
          <w:rPr>
            <w:rFonts w:cs="Arial" w:hint="cs"/>
            <w:rtl/>
            <w:lang w:bidi="ar"/>
          </w:rPr>
          <w:t>خدم</w:t>
        </w:r>
        <w:r w:rsidR="00CA06C2">
          <w:rPr>
            <w:rFonts w:cs="Arial" w:hint="cs"/>
            <w:rtl/>
            <w:lang w:bidi="ar"/>
          </w:rPr>
          <w:t>ة</w:t>
        </w:r>
        <w:r w:rsidR="00CA06C2" w:rsidRPr="003E452F">
          <w:rPr>
            <w:rFonts w:cs="Arial"/>
            <w:rtl/>
            <w:lang w:bidi="ar"/>
          </w:rPr>
          <w:t xml:space="preserve"> </w:t>
        </w:r>
      </w:ins>
      <w:del w:id="30" w:author="Sara" w:date="2018-06-25T16:17:00Z">
        <w:r w:rsidRPr="003E452F" w:rsidDel="00CA06C2">
          <w:rPr>
            <w:rFonts w:cs="Arial" w:hint="cs"/>
            <w:rtl/>
            <w:lang w:bidi="ar"/>
          </w:rPr>
          <w:delText>المشاورة</w:delText>
        </w:r>
      </w:del>
      <w:ins w:id="31" w:author="Sara" w:date="2018-06-25T16:17:00Z">
        <w:r w:rsidR="00CA06C2">
          <w:rPr>
            <w:rFonts w:cs="Arial" w:hint="cs"/>
            <w:rtl/>
            <w:lang w:bidi="ar"/>
          </w:rPr>
          <w:t xml:space="preserve">تلقي </w:t>
        </w:r>
      </w:ins>
      <w:del w:id="32" w:author="Sara" w:date="2018-06-25T16:17:00Z">
        <w:r w:rsidRPr="003E452F" w:rsidDel="00CA06C2">
          <w:rPr>
            <w:rFonts w:cs="Arial"/>
            <w:rtl/>
            <w:lang w:bidi="ar"/>
          </w:rPr>
          <w:delText xml:space="preserve"> </w:delText>
        </w:r>
      </w:del>
      <w:ins w:id="33" w:author="Sara" w:date="2018-06-25T16:17:00Z">
        <w:r w:rsidR="00CA06C2">
          <w:rPr>
            <w:rFonts w:cs="Arial" w:hint="cs"/>
            <w:rtl/>
            <w:lang w:bidi="ar"/>
          </w:rPr>
          <w:t>الاستشارات</w:t>
        </w:r>
        <w:r w:rsidR="00CA06C2" w:rsidRPr="003E452F">
          <w:rPr>
            <w:rFonts w:cs="Arial"/>
            <w:rtl/>
            <w:lang w:bidi="ar"/>
          </w:rPr>
          <w:t xml:space="preserve"> </w:t>
        </w:r>
      </w:ins>
      <w:r w:rsidRPr="003E452F">
        <w:rPr>
          <w:rFonts w:cs="Arial" w:hint="cs"/>
          <w:rtl/>
          <w:lang w:bidi="ar"/>
        </w:rPr>
        <w:t>بلغات</w:t>
      </w:r>
      <w:r w:rsidRPr="003E452F">
        <w:rPr>
          <w:rFonts w:cs="Arial"/>
          <w:rtl/>
          <w:lang w:bidi="ar"/>
        </w:rPr>
        <w:t xml:space="preserve"> </w:t>
      </w:r>
      <w:r w:rsidRPr="003E452F">
        <w:rPr>
          <w:rFonts w:cs="Arial" w:hint="cs"/>
          <w:rtl/>
          <w:lang w:bidi="ar"/>
        </w:rPr>
        <w:t>متعددة</w:t>
      </w:r>
    </w:p>
    <w:p w:rsidR="00BA5FEA" w:rsidRDefault="00BA5FEA">
      <w:pPr>
        <w:bidi/>
        <w:ind w:left="314"/>
        <w:rPr>
          <w:rFonts w:cs="Times New Roman"/>
          <w:rtl/>
          <w:lang w:bidi="ar"/>
        </w:rPr>
        <w:pPrChange w:id="34" w:author="Sara" w:date="2018-06-25T16:17:00Z">
          <w:pPr>
            <w:bidi/>
          </w:pPr>
        </w:pPrChange>
      </w:pPr>
      <w:r>
        <w:rPr>
          <w:rFonts w:cs="Times New Roman" w:hint="cs"/>
          <w:rtl/>
          <w:lang w:bidi="ar"/>
        </w:rPr>
        <w:t xml:space="preserve">الهاتف: </w:t>
      </w:r>
      <w:r>
        <w:rPr>
          <w:rFonts w:hint="eastAsia"/>
        </w:rPr>
        <w:t>06-</w:t>
      </w:r>
      <w:r w:rsidRPr="00BA5FEA">
        <w:t>6843-4343</w:t>
      </w:r>
    </w:p>
    <w:p w:rsidR="00870BC1" w:rsidRDefault="002D12A3">
      <w:pPr>
        <w:bidi/>
        <w:ind w:left="314"/>
        <w:rPr>
          <w:lang w:bidi="ar"/>
        </w:rPr>
        <w:pPrChange w:id="35" w:author="Sara" w:date="2018-06-25T16:17:00Z">
          <w:pPr>
            <w:bidi/>
          </w:pPr>
        </w:pPrChange>
      </w:pPr>
      <w:r>
        <w:rPr>
          <w:rFonts w:cs="Arial" w:hint="cs"/>
          <w:rtl/>
          <w:lang w:bidi="ar-MA"/>
        </w:rPr>
        <w:t xml:space="preserve">في يوم الجمعة 11:00 </w:t>
      </w:r>
      <w:r>
        <w:rPr>
          <w:rFonts w:cs="Arial"/>
          <w:rtl/>
          <w:lang w:bidi="he-IL"/>
        </w:rPr>
        <w:t>–</w:t>
      </w:r>
      <w:r>
        <w:rPr>
          <w:rFonts w:cs="Arial" w:hint="cs"/>
          <w:rtl/>
          <w:lang w:bidi="he-IL"/>
        </w:rPr>
        <w:t xml:space="preserve"> </w:t>
      </w:r>
      <w:r>
        <w:rPr>
          <w:rFonts w:cs="Arial" w:hint="cs"/>
          <w:rtl/>
          <w:lang w:bidi="ar-MA"/>
        </w:rPr>
        <w:t>16:00</w:t>
      </w:r>
    </w:p>
    <w:p w:rsidR="00E468FD" w:rsidRDefault="00C05365">
      <w:pPr>
        <w:widowControl/>
        <w:ind w:left="314"/>
        <w:jc w:val="left"/>
        <w:rPr>
          <w:lang w:bidi="ar"/>
        </w:rPr>
        <w:pPrChange w:id="36" w:author="Sara" w:date="2018-06-25T16:17:00Z">
          <w:pPr>
            <w:widowControl/>
            <w:jc w:val="left"/>
          </w:pPr>
        </w:pPrChange>
      </w:pPr>
      <w:r>
        <w:rPr>
          <w:rtl/>
          <w:lang w:bidi="ar"/>
        </w:rPr>
        <w:br w:type="page"/>
      </w:r>
    </w:p>
    <w:p w:rsidR="00951BDB" w:rsidRDefault="00951BDB" w:rsidP="00951BDB">
      <w:r>
        <w:rPr>
          <w:rFonts w:hint="eastAsia"/>
        </w:rPr>
        <w:lastRenderedPageBreak/>
        <w:t>地震（じしん）で家（いえ）がこわれた人（ひと）は「り災証明書（りさいしょうめいしょ）」を申（もう）し込（こ）むことができます（</w:t>
      </w:r>
      <w:r>
        <w:rPr>
          <w:rFonts w:hint="eastAsia"/>
        </w:rPr>
        <w:t>6</w:t>
      </w:r>
      <w:r>
        <w:rPr>
          <w:rFonts w:hint="eastAsia"/>
        </w:rPr>
        <w:t>がつ</w:t>
      </w:r>
      <w:r>
        <w:rPr>
          <w:rFonts w:hint="eastAsia"/>
        </w:rPr>
        <w:t>20</w:t>
      </w:r>
      <w:r>
        <w:rPr>
          <w:rFonts w:hint="eastAsia"/>
        </w:rPr>
        <w:t>にち～）</w:t>
      </w:r>
    </w:p>
    <w:p w:rsidR="007677E4" w:rsidRDefault="007677E4" w:rsidP="00951BDB"/>
    <w:p w:rsidR="00951BDB" w:rsidRDefault="00951BDB" w:rsidP="00951BDB">
      <w:r>
        <w:rPr>
          <w:rFonts w:hint="eastAsia"/>
        </w:rPr>
        <w:t>更新日：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p w:rsidR="007677E4" w:rsidRDefault="007677E4" w:rsidP="00951BDB"/>
    <w:p w:rsidR="00951BDB" w:rsidRDefault="00951BDB" w:rsidP="00951BDB">
      <w:r>
        <w:rPr>
          <w:rFonts w:hint="eastAsia"/>
        </w:rPr>
        <w:t>地震（じしん）で家（いえ）がこわれた人（ひと）が申（もう）し込（こ）むことができます。</w:t>
      </w:r>
    </w:p>
    <w:p w:rsidR="007677E4" w:rsidRPr="007677E4" w:rsidRDefault="007677E4" w:rsidP="00951BDB"/>
    <w:p w:rsidR="00951BDB" w:rsidRDefault="00951BDB" w:rsidP="00951BDB">
      <w:r>
        <w:rPr>
          <w:rFonts w:hint="eastAsia"/>
        </w:rPr>
        <w:t>「り災証明書（りさいしょうめいしょ）」を発行（はっこう）する前（まえ）に</w:t>
      </w:r>
    </w:p>
    <w:p w:rsidR="00951BDB" w:rsidRDefault="00951BDB" w:rsidP="00951BDB">
      <w:r>
        <w:rPr>
          <w:rFonts w:hint="eastAsia"/>
        </w:rPr>
        <w:t>にこわれた家（いえ）を市役所（しやくしょ）の人（ひと）が見（み）に行（い）きます。</w:t>
      </w:r>
    </w:p>
    <w:p w:rsidR="00951BDB" w:rsidRDefault="00951BDB" w:rsidP="00951BDB">
      <w:r>
        <w:rPr>
          <w:rFonts w:hint="eastAsia"/>
        </w:rPr>
        <w:t>くわしくは「おしらせ」を見（み）てください。</w:t>
      </w:r>
    </w:p>
    <w:p w:rsidR="00951BDB" w:rsidRDefault="00951BDB" w:rsidP="00951BDB"/>
    <w:p w:rsidR="00951BDB" w:rsidRDefault="00951BDB" w:rsidP="00951BDB">
      <w:r>
        <w:rPr>
          <w:rFonts w:hint="eastAsia"/>
        </w:rPr>
        <w:t>わからないことがあれば電話（でんわ）してください。</w:t>
      </w:r>
    </w:p>
    <w:p w:rsidR="00BE4755" w:rsidRDefault="00BE4755" w:rsidP="00951BDB">
      <w:r>
        <w:rPr>
          <w:rFonts w:hint="eastAsia"/>
        </w:rPr>
        <w:t>〇市役所（しやくしょ）</w:t>
      </w:r>
    </w:p>
    <w:p w:rsidR="00951BDB" w:rsidRDefault="00951BDB" w:rsidP="00951BDB">
      <w:r>
        <w:rPr>
          <w:rFonts w:hint="eastAsia"/>
        </w:rPr>
        <w:t>外国人向け市政案内・相談窓口（がいこくじん　むけ　しせいあんない・そうだんまどぐち）</w:t>
      </w:r>
    </w:p>
    <w:p w:rsidR="00240A93" w:rsidRDefault="00951BDB" w:rsidP="00951BDB">
      <w:r>
        <w:rPr>
          <w:rFonts w:hint="eastAsia"/>
        </w:rPr>
        <w:t>電話（でんわ）：</w:t>
      </w:r>
      <w:r>
        <w:rPr>
          <w:rFonts w:hint="eastAsia"/>
        </w:rPr>
        <w:t>06-6858-2730</w:t>
      </w:r>
    </w:p>
    <w:p w:rsidR="007677E4" w:rsidRDefault="007677E4" w:rsidP="00951BDB"/>
    <w:p w:rsidR="00BE4755" w:rsidRDefault="00BE4755" w:rsidP="00951BDB">
      <w:r>
        <w:rPr>
          <w:rFonts w:hint="eastAsia"/>
        </w:rPr>
        <w:t>〇とよなか国際交流協会（とよなか</w:t>
      </w:r>
      <w:r>
        <w:rPr>
          <w:rFonts w:hint="eastAsia"/>
        </w:rPr>
        <w:t xml:space="preserve"> </w:t>
      </w:r>
      <w:r>
        <w:rPr>
          <w:rFonts w:hint="eastAsia"/>
        </w:rPr>
        <w:t>こくさい</w:t>
      </w:r>
      <w:r>
        <w:rPr>
          <w:rFonts w:hint="eastAsia"/>
        </w:rPr>
        <w:t xml:space="preserve"> </w:t>
      </w:r>
      <w:r>
        <w:rPr>
          <w:rFonts w:hint="eastAsia"/>
        </w:rPr>
        <w:t>こうりゅう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きょうかい）　</w:t>
      </w:r>
    </w:p>
    <w:p w:rsidR="007677E4" w:rsidRDefault="007677E4" w:rsidP="00951BDB">
      <w:r>
        <w:rPr>
          <w:rFonts w:hint="eastAsia"/>
        </w:rPr>
        <w:t>多言語での相談サービス（たげんご</w:t>
      </w:r>
      <w:r>
        <w:rPr>
          <w:rFonts w:hint="eastAsia"/>
        </w:rPr>
        <w:t xml:space="preserve"> </w:t>
      </w:r>
      <w:r>
        <w:rPr>
          <w:rFonts w:hint="eastAsia"/>
        </w:rPr>
        <w:t>での</w:t>
      </w:r>
      <w:r>
        <w:rPr>
          <w:rFonts w:hint="eastAsia"/>
        </w:rPr>
        <w:t xml:space="preserve"> </w:t>
      </w:r>
      <w:r>
        <w:rPr>
          <w:rFonts w:hint="eastAsia"/>
        </w:rPr>
        <w:t>そうだん</w:t>
      </w:r>
      <w:r>
        <w:rPr>
          <w:rFonts w:hint="eastAsia"/>
        </w:rPr>
        <w:t xml:space="preserve"> </w:t>
      </w:r>
      <w:r>
        <w:rPr>
          <w:rFonts w:hint="eastAsia"/>
        </w:rPr>
        <w:t>さーびす）</w:t>
      </w:r>
    </w:p>
    <w:p w:rsidR="007677E4" w:rsidRDefault="007677E4" w:rsidP="00951BDB">
      <w:r>
        <w:rPr>
          <w:rFonts w:hint="eastAsia"/>
        </w:rPr>
        <w:t>電話（でんわ）：</w:t>
      </w:r>
      <w:r>
        <w:rPr>
          <w:rFonts w:hint="eastAsia"/>
        </w:rPr>
        <w:t>06</w:t>
      </w:r>
      <w:r>
        <w:rPr>
          <w:rFonts w:hint="eastAsia"/>
        </w:rPr>
        <w:t>－</w:t>
      </w:r>
      <w:r>
        <w:rPr>
          <w:rFonts w:hint="eastAsia"/>
        </w:rPr>
        <w:t>6843-4343</w:t>
      </w:r>
      <w:r>
        <w:t xml:space="preserve"> </w:t>
      </w:r>
      <w:r>
        <w:rPr>
          <w:rFonts w:hint="eastAsia"/>
        </w:rPr>
        <w:t>（金曜日（きんようび）　１１：００～１６：００）</w:t>
      </w:r>
    </w:p>
    <w:sectPr w:rsidR="007677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DB"/>
    <w:rsid w:val="000358B0"/>
    <w:rsid w:val="00172BB1"/>
    <w:rsid w:val="001D52CA"/>
    <w:rsid w:val="001F211B"/>
    <w:rsid w:val="00214A8C"/>
    <w:rsid w:val="00240A93"/>
    <w:rsid w:val="002C76B4"/>
    <w:rsid w:val="002D12A3"/>
    <w:rsid w:val="003E452F"/>
    <w:rsid w:val="00584F3D"/>
    <w:rsid w:val="005B6540"/>
    <w:rsid w:val="005C2942"/>
    <w:rsid w:val="00652AB5"/>
    <w:rsid w:val="00695BA7"/>
    <w:rsid w:val="006B1A32"/>
    <w:rsid w:val="006C4271"/>
    <w:rsid w:val="007677E4"/>
    <w:rsid w:val="00805A2B"/>
    <w:rsid w:val="008474EE"/>
    <w:rsid w:val="00870BC1"/>
    <w:rsid w:val="008C14F0"/>
    <w:rsid w:val="00951BDB"/>
    <w:rsid w:val="00BA5FEA"/>
    <w:rsid w:val="00BE1BE3"/>
    <w:rsid w:val="00BE4755"/>
    <w:rsid w:val="00C05365"/>
    <w:rsid w:val="00CA06C2"/>
    <w:rsid w:val="00CB3E05"/>
    <w:rsid w:val="00D22FD7"/>
    <w:rsid w:val="00D64E89"/>
    <w:rsid w:val="00D842ED"/>
    <w:rsid w:val="00E468FD"/>
    <w:rsid w:val="00E9634F"/>
    <w:rsid w:val="00FC2D2B"/>
    <w:rsid w:val="00FD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621DEEE-B50B-4F96-A5A1-C1514CA2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basedOn w:val="a0"/>
    <w:rsid w:val="002C76B4"/>
  </w:style>
  <w:style w:type="paragraph" w:styleId="a3">
    <w:name w:val="List Paragraph"/>
    <w:basedOn w:val="a"/>
    <w:uiPriority w:val="34"/>
    <w:qFormat/>
    <w:rsid w:val="00D22FD7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A06C2"/>
    <w:rPr>
      <w:rFonts w:ascii="Tahoma" w:hAnsi="Tahoma" w:cs="Tahoma"/>
      <w:sz w:val="16"/>
      <w:szCs w:val="16"/>
    </w:rPr>
  </w:style>
  <w:style w:type="character" w:customStyle="1" w:styleId="a5">
    <w:name w:val="吹き出し (文字)"/>
    <w:basedOn w:val="a0"/>
    <w:link w:val="a4"/>
    <w:uiPriority w:val="99"/>
    <w:semiHidden/>
    <w:rsid w:val="00CA0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9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4819">
          <w:marLeft w:val="0"/>
          <w:marRight w:val="0"/>
          <w:marTop w:val="0"/>
          <w:marBottom w:val="12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83592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はしもと</dc:creator>
  <cp:lastModifiedBy>Stefano Tsukamoto</cp:lastModifiedBy>
  <cp:revision>2</cp:revision>
  <dcterms:created xsi:type="dcterms:W3CDTF">2018-06-26T06:14:00Z</dcterms:created>
  <dcterms:modified xsi:type="dcterms:W3CDTF">2018-06-26T06:14:00Z</dcterms:modified>
</cp:coreProperties>
</file>